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1D64D" w14:textId="7D0750BC" w:rsidR="00B234B2" w:rsidRPr="00834061" w:rsidRDefault="00834061" w:rsidP="00B234B2">
      <w:pPr>
        <w:autoSpaceDE w:val="0"/>
        <w:autoSpaceDN w:val="0"/>
        <w:adjustRightInd w:val="0"/>
        <w:rPr>
          <w:rFonts w:ascii="Times" w:hAnsi="Times" w:cs="Times"/>
          <w:b/>
          <w:u w:val="single"/>
          <w:rPrChange w:id="0" w:author="Richard Kimball" w:date="2021-11-18T09:50:00Z">
            <w:rPr>
              <w:rFonts w:ascii="Times" w:hAnsi="Times" w:cs="Times"/>
              <w:u w:val="single"/>
            </w:rPr>
          </w:rPrChange>
        </w:rPr>
      </w:pPr>
      <w:ins w:id="1" w:author="Richard Kimball" w:date="2021-11-18T09:50:00Z">
        <w:r w:rsidRPr="00834061">
          <w:rPr>
            <w:rFonts w:ascii="Times" w:hAnsi="Times" w:cs="Times"/>
            <w:b/>
            <w:u w:val="single"/>
            <w:rPrChange w:id="2" w:author="Richard Kimball" w:date="2021-11-18T09:50:00Z">
              <w:rPr>
                <w:rFonts w:ascii="Times" w:hAnsi="Times" w:cs="Times"/>
                <w:u w:val="single"/>
              </w:rPr>
            </w:rPrChange>
          </w:rPr>
          <w:t xml:space="preserve">Medicaid </w:t>
        </w:r>
      </w:ins>
      <w:r w:rsidR="00B234B2" w:rsidRPr="00834061">
        <w:rPr>
          <w:rFonts w:ascii="Times" w:hAnsi="Times" w:cs="Times"/>
          <w:b/>
          <w:u w:val="single"/>
          <w:rPrChange w:id="3" w:author="Richard Kimball" w:date="2021-11-18T09:50:00Z">
            <w:rPr>
              <w:rFonts w:ascii="Times" w:hAnsi="Times" w:cs="Times"/>
              <w:u w:val="single"/>
            </w:rPr>
          </w:rPrChange>
        </w:rPr>
        <w:t>Funding Questions</w:t>
      </w:r>
    </w:p>
    <w:p w14:paraId="6DC1D64E" w14:textId="77777777" w:rsidR="00B234B2" w:rsidRDefault="00B234B2" w:rsidP="00B234B2">
      <w:pPr>
        <w:autoSpaceDE w:val="0"/>
        <w:autoSpaceDN w:val="0"/>
        <w:adjustRightInd w:val="0"/>
        <w:rPr>
          <w:rFonts w:ascii="Times" w:hAnsi="Times" w:cs="Times"/>
        </w:rPr>
      </w:pPr>
    </w:p>
    <w:p w14:paraId="6DC1D64F" w14:textId="1ACAA1FF" w:rsidR="00B234B2" w:rsidDel="00834061" w:rsidRDefault="00834061" w:rsidP="00834061">
      <w:pPr>
        <w:jc w:val="both"/>
        <w:rPr>
          <w:del w:id="4" w:author="Richard Kimball" w:date="2021-11-18T09:50:00Z"/>
        </w:rPr>
      </w:pPr>
      <w:ins w:id="5" w:author="Richard Kimball" w:date="2021-11-18T09:50:00Z">
        <w:r>
          <w:rPr>
            <w:sz w:val="23"/>
            <w:szCs w:val="23"/>
          </w:rPr>
          <w:t xml:space="preserve">The following questions are being asked and should be answered in relation to all amended payments made to providers </w:t>
        </w:r>
        <w:bookmarkStart w:id="6" w:name="_GoBack"/>
        <w:bookmarkEnd w:id="6"/>
        <w:r>
          <w:rPr>
            <w:sz w:val="23"/>
            <w:szCs w:val="23"/>
          </w:rPr>
          <w:t>paid pursuant to a methodology described in Attachments 4.19-A, 4.19-B, and 4.-19-D of this SPA.</w:t>
        </w:r>
      </w:ins>
      <w:del w:id="7" w:author="Richard Kimball" w:date="2021-11-18T09:50:00Z">
        <w:r w:rsidR="00B234B2" w:rsidDel="00834061">
          <w:delText xml:space="preserve">The following questions </w:delText>
        </w:r>
        <w:r w:rsidR="00AB3734" w:rsidDel="00834061">
          <w:delText xml:space="preserve">should </w:delText>
        </w:r>
        <w:r w:rsidR="00B234B2" w:rsidDel="00834061">
          <w:delText>be answered in relation to all payments made to all providers reimbursed pursuant to</w:delText>
        </w:r>
        <w:r w:rsidR="00AB3734" w:rsidDel="00834061">
          <w:delText xml:space="preserve"> a methodology for </w:delText>
        </w:r>
        <w:r w:rsidR="00AB3734" w:rsidRPr="00AB3734" w:rsidDel="00834061">
          <w:rPr>
            <w:u w:val="single"/>
          </w:rPr>
          <w:delText>each</w:delText>
        </w:r>
        <w:r w:rsidR="00AB3734" w:rsidDel="00834061">
          <w:delText xml:space="preserve"> of the applicable services that are submitted pursuant to SMDL #13-003.  </w:delText>
        </w:r>
        <w:r w:rsidR="00B234B2" w:rsidDel="00834061">
          <w:delText xml:space="preserve"> </w:delText>
        </w:r>
      </w:del>
    </w:p>
    <w:p w14:paraId="6DC1D650" w14:textId="77777777" w:rsidR="00B234B2" w:rsidRDefault="00B234B2" w:rsidP="00B234B2">
      <w:pPr>
        <w:jc w:val="both"/>
      </w:pPr>
    </w:p>
    <w:p w14:paraId="6DC1D651" w14:textId="77777777" w:rsidR="00B234B2" w:rsidRDefault="00B234B2" w:rsidP="00B234B2">
      <w:pPr>
        <w:numPr>
          <w:ilvl w:val="0"/>
          <w:numId w:val="1"/>
        </w:numPr>
        <w:rPr>
          <w:snapToGrid w:val="0"/>
        </w:rPr>
      </w:pPr>
      <w:r>
        <w:rPr>
          <w:snapToGrid w:val="0"/>
        </w:rPr>
        <w:t xml:space="preserve">Section 1903(a)(1) provides that Federal matching funds are only available for expenditures made by States for services under the approved State plan.  Do providers </w:t>
      </w:r>
      <w:r w:rsidR="00AD16B6">
        <w:rPr>
          <w:snapToGrid w:val="0"/>
        </w:rPr>
        <w:t xml:space="preserve">receive and </w:t>
      </w:r>
      <w:r>
        <w:rPr>
          <w:snapToGrid w:val="0"/>
        </w:rPr>
        <w:t xml:space="preserve">retain </w:t>
      </w:r>
      <w:r w:rsidR="006B3BD5">
        <w:rPr>
          <w:snapToGrid w:val="0"/>
        </w:rPr>
        <w:t xml:space="preserve">the total Medicaid expenditures claimed by the State </w:t>
      </w:r>
      <w:r>
        <w:rPr>
          <w:snapToGrid w:val="0"/>
        </w:rPr>
        <w:t xml:space="preserve"> (includes normal per diem, supplemental, enhanced payments, other) or is any portion of the payments returned to the State, local governmental entity, or any other intermediary organization?  If providers are required to return any portion of payments, please provide a full description of the repayment process.  Include in your response a full description of the methodology for the return of any of the payments, a complete listing of providers that return a portion of their payments, the amount or percentage of payments that are returned and the disposition and use of the funds once they are returned to the State (i.e., general fund, medical services account, etc.)</w:t>
      </w:r>
    </w:p>
    <w:p w14:paraId="6DC1D652" w14:textId="77777777" w:rsidR="00B234B2" w:rsidRDefault="00B234B2" w:rsidP="00B234B2">
      <w:pPr>
        <w:ind w:left="360"/>
        <w:rPr>
          <w:snapToGrid w:val="0"/>
        </w:rPr>
      </w:pPr>
    </w:p>
    <w:p w14:paraId="6DC1D653" w14:textId="77777777" w:rsidR="00B234B2" w:rsidRDefault="00B234B2" w:rsidP="00B234B2">
      <w:pPr>
        <w:numPr>
          <w:ilvl w:val="0"/>
          <w:numId w:val="1"/>
        </w:numPr>
        <w:rPr>
          <w:snapToGrid w:val="0"/>
        </w:rPr>
      </w:pPr>
      <w:r>
        <w:rPr>
          <w:snapToGrid w:val="0"/>
        </w:rPr>
        <w:t>Section 1902(a)(2) provides that the lack of adequate funds from local sources will not result in lowering the amount, duration, scope, or quality of care and services available under the plan.  Please describe how the state share of each type of Medicaid payment (normal per diem, supplemental, enhanced, other) is funded.  Please describe whether the state share is from appropriations from the legislature</w:t>
      </w:r>
      <w:r w:rsidR="00374C83">
        <w:rPr>
          <w:snapToGrid w:val="0"/>
        </w:rPr>
        <w:t xml:space="preserve"> to the Medicaid agency</w:t>
      </w:r>
      <w:r>
        <w:rPr>
          <w:snapToGrid w:val="0"/>
        </w:rPr>
        <w:t xml:space="preserve">, through intergovernmental transfer agreements (IGTs), certified public expenditures (CPEs), provider taxes, or any other mechanism used by the state to provide state share.  </w:t>
      </w:r>
      <w:r w:rsidR="00A166D2">
        <w:rPr>
          <w:snapToGrid w:val="0"/>
        </w:rPr>
        <w:t xml:space="preserve">Note that, if </w:t>
      </w:r>
      <w:r w:rsidR="006B3BD5">
        <w:rPr>
          <w:snapToGrid w:val="0"/>
        </w:rPr>
        <w:t xml:space="preserve">the appropriation is not to the Medicaid agency, </w:t>
      </w:r>
      <w:r w:rsidR="00A166D2">
        <w:rPr>
          <w:snapToGrid w:val="0"/>
        </w:rPr>
        <w:t xml:space="preserve">the source of the state share would </w:t>
      </w:r>
      <w:r w:rsidR="006B3BD5">
        <w:rPr>
          <w:snapToGrid w:val="0"/>
        </w:rPr>
        <w:t xml:space="preserve">necessarily </w:t>
      </w:r>
      <w:r w:rsidR="00A166D2">
        <w:rPr>
          <w:snapToGrid w:val="0"/>
        </w:rPr>
        <w:t>be de</w:t>
      </w:r>
      <w:r w:rsidR="006B3BD5">
        <w:rPr>
          <w:snapToGrid w:val="0"/>
        </w:rPr>
        <w:t>rived through</w:t>
      </w:r>
      <w:r w:rsidR="00A166D2">
        <w:rPr>
          <w:snapToGrid w:val="0"/>
        </w:rPr>
        <w:t xml:space="preserve"> either through an IGT or CPE.  </w:t>
      </w:r>
      <w:r w:rsidR="006B3BD5">
        <w:rPr>
          <w:snapToGrid w:val="0"/>
        </w:rPr>
        <w:t xml:space="preserve">In this case, please identify the agency to which the funds are appropriated.  </w:t>
      </w:r>
      <w:r>
        <w:rPr>
          <w:snapToGrid w:val="0"/>
        </w:rPr>
        <w:t>Please provide an estimate of total expenditure and State share amounts for each type of Medicaid payment.  If any of the non-federal share is being provided using IGTs or CPEs, please fully describe the matching arrangement including when the state agency receives the transferred amounts from the local government</w:t>
      </w:r>
      <w:r w:rsidR="008F52E2">
        <w:rPr>
          <w:snapToGrid w:val="0"/>
        </w:rPr>
        <w:t>al</w:t>
      </w:r>
      <w:r>
        <w:rPr>
          <w:snapToGrid w:val="0"/>
        </w:rPr>
        <w:t xml:space="preserve"> entity transferring the funds.  If CPEs are used, please describe the methodology used by the state to verify that the total expenditures being certified are eligible for Federal matching funds in accordance with 42 CFR 433.51(b).  For any payment funded by CPEs or IGTs, please provide the following:</w:t>
      </w:r>
    </w:p>
    <w:p w14:paraId="6DC1D654" w14:textId="77777777" w:rsidR="00B234B2" w:rsidRDefault="00B234B2" w:rsidP="00B234B2">
      <w:pPr>
        <w:ind w:left="1080" w:firstLine="360"/>
        <w:rPr>
          <w:snapToGrid w:val="0"/>
        </w:rPr>
      </w:pPr>
      <w:r>
        <w:rPr>
          <w:snapToGrid w:val="0"/>
        </w:rPr>
        <w:t>(i) a complete list of the names of entities transferring or certifying funds;</w:t>
      </w:r>
    </w:p>
    <w:p w14:paraId="6DC1D655" w14:textId="77777777" w:rsidR="00B234B2" w:rsidRDefault="00B234B2" w:rsidP="00B234B2">
      <w:pPr>
        <w:ind w:left="720" w:firstLine="720"/>
        <w:rPr>
          <w:snapToGrid w:val="0"/>
        </w:rPr>
      </w:pPr>
      <w:r>
        <w:rPr>
          <w:snapToGrid w:val="0"/>
        </w:rPr>
        <w:t>(ii) the operational nature of the entity (state, county, city, other);</w:t>
      </w:r>
    </w:p>
    <w:p w14:paraId="6DC1D656" w14:textId="77777777" w:rsidR="00B234B2" w:rsidRDefault="00B234B2" w:rsidP="00B234B2">
      <w:pPr>
        <w:ind w:left="1440"/>
        <w:rPr>
          <w:snapToGrid w:val="0"/>
        </w:rPr>
      </w:pPr>
      <w:r>
        <w:rPr>
          <w:snapToGrid w:val="0"/>
        </w:rPr>
        <w:t>(iii)  the total amounts transferred or certified by each entity;</w:t>
      </w:r>
    </w:p>
    <w:p w14:paraId="6DC1D657" w14:textId="77777777" w:rsidR="00B234B2" w:rsidRDefault="00B234B2" w:rsidP="00B234B2">
      <w:pPr>
        <w:ind w:left="1440"/>
        <w:rPr>
          <w:snapToGrid w:val="0"/>
        </w:rPr>
      </w:pPr>
      <w:r>
        <w:rPr>
          <w:snapToGrid w:val="0"/>
        </w:rPr>
        <w:t>(iv) clarify whether the certifying or transferring entity has general taxing authority: and,</w:t>
      </w:r>
    </w:p>
    <w:p w14:paraId="6DC1D658" w14:textId="77777777" w:rsidR="00B234B2" w:rsidRDefault="00B234B2" w:rsidP="00B234B2">
      <w:pPr>
        <w:ind w:left="1440"/>
        <w:rPr>
          <w:snapToGrid w:val="0"/>
        </w:rPr>
      </w:pPr>
      <w:r>
        <w:rPr>
          <w:snapToGrid w:val="0"/>
        </w:rPr>
        <w:t xml:space="preserve">(v) whether the certifying or transferring entity received appropriations (identify level of appropriations). </w:t>
      </w:r>
    </w:p>
    <w:p w14:paraId="6DC1D659" w14:textId="77777777" w:rsidR="00B234B2" w:rsidRDefault="00B234B2" w:rsidP="00B234B2">
      <w:pPr>
        <w:rPr>
          <w:snapToGrid w:val="0"/>
        </w:rPr>
      </w:pPr>
    </w:p>
    <w:p w14:paraId="6DC1D65A" w14:textId="77777777" w:rsidR="00B234B2" w:rsidRDefault="00B234B2" w:rsidP="00B234B2">
      <w:pPr>
        <w:numPr>
          <w:ilvl w:val="0"/>
          <w:numId w:val="1"/>
        </w:numPr>
        <w:rPr>
          <w:snapToGrid w:val="0"/>
        </w:rPr>
      </w:pPr>
      <w:r>
        <w:rPr>
          <w:snapToGrid w:val="0"/>
        </w:rPr>
        <w:t xml:space="preserve">Section 1902(a)(30) requires that payments for services be consistent with efficiency, economy, and quality of care.  Section 1903(a)(1) provides for Federal financial participation to States for expenditures for services under an approved State plan.  If supplemental or enhanced payments are made, please provide the total amount for each type of supplemental or enhanced payment made to each provider type.  </w:t>
      </w:r>
    </w:p>
    <w:p w14:paraId="6DC1D65B" w14:textId="77777777" w:rsidR="00B234B2" w:rsidRDefault="00B234B2" w:rsidP="00B234B2">
      <w:pPr>
        <w:rPr>
          <w:snapToGrid w:val="0"/>
        </w:rPr>
      </w:pPr>
    </w:p>
    <w:p w14:paraId="6DC1D65C" w14:textId="77777777" w:rsidR="00B234B2" w:rsidRDefault="00B234B2" w:rsidP="00B234B2">
      <w:pPr>
        <w:numPr>
          <w:ilvl w:val="0"/>
          <w:numId w:val="1"/>
        </w:numPr>
        <w:rPr>
          <w:snapToGrid w:val="0"/>
        </w:rPr>
      </w:pPr>
      <w:r>
        <w:rPr>
          <w:snapToGrid w:val="0"/>
        </w:rPr>
        <w:t xml:space="preserve">For clinic or outpatient hospital services please provide a detailed description of the methodology used by the state to estimate the upper payment limit </w:t>
      </w:r>
      <w:r w:rsidR="006B3BD5">
        <w:rPr>
          <w:snapToGrid w:val="0"/>
        </w:rPr>
        <w:t xml:space="preserve">(UPL) </w:t>
      </w:r>
      <w:r>
        <w:rPr>
          <w:snapToGrid w:val="0"/>
        </w:rPr>
        <w:t xml:space="preserve">for each class of providers (State owned or operated, non-state government owned or operated, and privately owned or operated).  </w:t>
      </w:r>
      <w:r w:rsidR="00374C83">
        <w:rPr>
          <w:snapToGrid w:val="0"/>
        </w:rPr>
        <w:t>Please provide a current (i.e., applicable to the current rate year) UPL demonstration.</w:t>
      </w:r>
    </w:p>
    <w:p w14:paraId="6DC1D65D" w14:textId="77777777" w:rsidR="00B234B2" w:rsidRDefault="00B234B2" w:rsidP="00B234B2">
      <w:pPr>
        <w:rPr>
          <w:snapToGrid w:val="0"/>
        </w:rPr>
      </w:pPr>
    </w:p>
    <w:p w14:paraId="6DC1D65E" w14:textId="77777777" w:rsidR="00B234B2" w:rsidRDefault="00B234B2" w:rsidP="00B234B2">
      <w:pPr>
        <w:numPr>
          <w:ilvl w:val="0"/>
          <w:numId w:val="1"/>
        </w:numPr>
        <w:rPr>
          <w:snapToGrid w:val="0"/>
        </w:rPr>
      </w:pPr>
      <w:r>
        <w:rPr>
          <w:snapToGrid w:val="0"/>
        </w:rPr>
        <w:t xml:space="preserve">Does any </w:t>
      </w:r>
      <w:r w:rsidR="008F52E2">
        <w:rPr>
          <w:snapToGrid w:val="0"/>
        </w:rPr>
        <w:t>governmental provider</w:t>
      </w:r>
      <w:r>
        <w:rPr>
          <w:snapToGrid w:val="0"/>
        </w:rPr>
        <w:t xml:space="preserve"> receive payments that in the aggregate (normal per diem, supplemental, enhanced, other) exceed their reasonable costs of providing services?  If payments exceed the cost of services, do you recoup the excess and return the Federal share of the excess to CMS on the quarterly expenditure report?</w:t>
      </w:r>
    </w:p>
    <w:p w14:paraId="6DC1D65F" w14:textId="77777777" w:rsidR="00B234B2" w:rsidRDefault="00B234B2" w:rsidP="00B234B2"/>
    <w:p w14:paraId="6DC1D660" w14:textId="77777777" w:rsidR="00B234B2" w:rsidRDefault="00B234B2"/>
    <w:p w14:paraId="6DC1D661" w14:textId="77777777" w:rsidR="00B329CA" w:rsidRDefault="00B329CA"/>
    <w:p w14:paraId="6DC1D662" w14:textId="77777777" w:rsidR="00B329CA" w:rsidRDefault="00B329CA" w:rsidP="00B329CA">
      <w:pPr>
        <w:jc w:val="center"/>
      </w:pPr>
      <w:r w:rsidRPr="00B329CA">
        <w:t>PRA Disclosure Statement</w:t>
      </w:r>
    </w:p>
    <w:p w14:paraId="6DC1D663" w14:textId="77777777" w:rsidR="00B329CA" w:rsidRDefault="00B329CA">
      <w:r w:rsidRPr="00B329CA">
        <w:t>According to the Paperwork Reduction Act of 1995, no persons are required to respond to a collection of information unless it displays a valid OMB control number.  The valid OMB control number for this information collection is 0938-1148.  The time required to complete this information collection is estimated to average hours 40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sectPr w:rsidR="00B329C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4E7D88"/>
    <w:multiLevelType w:val="hybridMultilevel"/>
    <w:tmpl w:val="561265F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chard Kimball">
    <w15:presenceInfo w15:providerId="AD" w15:userId="S-1-5-21-4095628063-3556742122-3606576086-1307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4B2"/>
    <w:rsid w:val="00200043"/>
    <w:rsid w:val="00374C83"/>
    <w:rsid w:val="00382FFA"/>
    <w:rsid w:val="003A7FAA"/>
    <w:rsid w:val="006A5F9C"/>
    <w:rsid w:val="006B3BD5"/>
    <w:rsid w:val="00834061"/>
    <w:rsid w:val="008A0B2D"/>
    <w:rsid w:val="008C4AF2"/>
    <w:rsid w:val="008F52E2"/>
    <w:rsid w:val="00957827"/>
    <w:rsid w:val="00A11555"/>
    <w:rsid w:val="00A166D2"/>
    <w:rsid w:val="00A641F6"/>
    <w:rsid w:val="00AB3734"/>
    <w:rsid w:val="00AD16B6"/>
    <w:rsid w:val="00B234B2"/>
    <w:rsid w:val="00B329CA"/>
    <w:rsid w:val="00C759EA"/>
    <w:rsid w:val="00D23FAD"/>
    <w:rsid w:val="00D363DA"/>
    <w:rsid w:val="00FE1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1D64D"/>
  <w15:chartTrackingRefBased/>
  <w15:docId w15:val="{F5AF4DF9-80DE-4DEC-87E8-A3ED6A2F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34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4061"/>
    <w:pPr>
      <w:autoSpaceDE w:val="0"/>
      <w:autoSpaceDN w:val="0"/>
      <w:adjustRightInd w:val="0"/>
    </w:pPr>
    <w:rPr>
      <w:color w:val="000000"/>
      <w:sz w:val="24"/>
      <w:szCs w:val="24"/>
    </w:rPr>
  </w:style>
  <w:style w:type="paragraph" w:styleId="BalloonText">
    <w:name w:val="Balloon Text"/>
    <w:basedOn w:val="Normal"/>
    <w:link w:val="BalloonTextChar"/>
    <w:rsid w:val="00834061"/>
    <w:rPr>
      <w:rFonts w:ascii="Segoe UI" w:hAnsi="Segoe UI" w:cs="Segoe UI"/>
      <w:sz w:val="18"/>
      <w:szCs w:val="18"/>
    </w:rPr>
  </w:style>
  <w:style w:type="character" w:customStyle="1" w:styleId="BalloonTextChar">
    <w:name w:val="Balloon Text Char"/>
    <w:basedOn w:val="DefaultParagraphFont"/>
    <w:link w:val="BalloonText"/>
    <w:rsid w:val="008340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microsoft.com/office/2011/relationships/people" Target="people.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0C11A5BC1D6FBC4F9C3FC202B0ABB03D" ma:contentTypeVersion="17" ma:contentTypeDescription="Create a new document." ma:contentTypeScope="" ma:versionID="d2888d65b8343e2cd9381d36c0208a2f">
  <xsd:schema xmlns:xsd="http://www.w3.org/2001/XMLSchema" xmlns:xs="http://www.w3.org/2001/XMLSchema" xmlns:p="http://schemas.microsoft.com/office/2006/metadata/properties" xmlns:ns1="http://schemas.microsoft.com/sharepoint/v3" xmlns:ns2="http://schemas.microsoft.com/sharepoint/v4" xmlns:ns3="144ea41b-304c-4c03-99c4-debb02094f92" targetNamespace="http://schemas.microsoft.com/office/2006/metadata/properties" ma:root="true" ma:fieldsID="34065b8a937377e3c9e4dcf557f1029d" ns1:_="" ns2:_="" ns3:_="">
    <xsd:import namespace="http://schemas.microsoft.com/sharepoint/v3"/>
    <xsd:import namespace="http://schemas.microsoft.com/sharepoint/v4"/>
    <xsd:import namespace="144ea41b-304c-4c03-99c4-debb02094f92"/>
    <xsd:element name="properties">
      <xsd:complexType>
        <xsd:sequence>
          <xsd:element name="documentManagement">
            <xsd:complexType>
              <xsd:all>
                <xsd:element ref="ns1:EmailTo" minOccurs="0"/>
                <xsd:element ref="ns1:EmailCc" minOccurs="0"/>
                <xsd:element ref="ns1:EmailFrom" minOccurs="0"/>
                <xsd:element ref="ns1:EmailSubject" minOccurs="0"/>
                <xsd:element ref="ns2:EmailHeaders" minOccurs="0"/>
                <xsd:element ref="ns2:IconOverlay" minOccurs="0"/>
                <xsd:element ref="ns1:EmailSender"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To" ma:index="8" nillable="true" ma:displayName="E-Mail To" ma:hidden="true" ma:internalName="EmailTo">
      <xsd:simpleType>
        <xsd:restriction base="dms:Note">
          <xsd:maxLength value="255"/>
        </xsd:restriction>
      </xsd:simpleType>
    </xsd:element>
    <xsd:element name="EmailCc" ma:index="9" nillable="true" ma:displayName="E-Mail Cc" ma:hidden="true" ma:internalName="EmailCc">
      <xsd:simpleType>
        <xsd:restriction base="dms:Note">
          <xsd:maxLength value="255"/>
        </xsd:restriction>
      </xsd:simpleType>
    </xsd:element>
    <xsd:element name="EmailFrom" ma:index="10" nillable="true" ma:displayName="E-Mail From" ma:hidden="true" ma:internalName="EmailFrom">
      <xsd:simpleType>
        <xsd:restriction base="dms:Text"/>
      </xsd:simpleType>
    </xsd:element>
    <xsd:element name="EmailSubject" ma:index="11" nillable="true" ma:displayName="E-Mail Subject" ma:hidden="true" ma:internalName="EmailSubject">
      <xsd:simpleType>
        <xsd:restriction base="dms:Text"/>
      </xsd:simpleType>
    </xsd:element>
    <xsd:element name="EmailSender" ma:index="14" nillable="true" ma:displayName="E-Mail Sender" ma:hidden="true" ma:internalName="EmailSende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2" nillable="true" ma:displayName="E-Mail Headers" ma:hidden="true" ma:internalName="EmailHeaders">
      <xsd:simpleType>
        <xsd:restriction base="dms:Note"/>
      </xsd:simpleType>
    </xsd:element>
    <xsd:element name="IconOverlay" ma:index="1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D72EA-B5DE-40B5-97B2-DFED3D3A73F3}">
  <ds:schemaRefs>
    <ds:schemaRef ds:uri="http://schemas.microsoft.com/office/2006/metadata/properties"/>
    <ds:schemaRef ds:uri="http://schemas.microsoft.com/office/infopath/2007/PartnerControls"/>
    <ds:schemaRef ds:uri="http://schemas.microsoft.com/sharepoint/v3"/>
    <ds:schemaRef ds:uri="http://schemas.microsoft.com/sharepoint/v4"/>
  </ds:schemaRefs>
</ds:datastoreItem>
</file>

<file path=customXml/itemProps2.xml><?xml version="1.0" encoding="utf-8"?>
<ds:datastoreItem xmlns:ds="http://schemas.openxmlformats.org/officeDocument/2006/customXml" ds:itemID="{1F004CA2-354C-4DD6-89B6-ECCC62D5E9C9}">
  <ds:schemaRefs>
    <ds:schemaRef ds:uri="Microsoft.SharePoint.Taxonomy.ContentTypeSync"/>
  </ds:schemaRefs>
</ds:datastoreItem>
</file>

<file path=customXml/itemProps3.xml><?xml version="1.0" encoding="utf-8"?>
<ds:datastoreItem xmlns:ds="http://schemas.openxmlformats.org/officeDocument/2006/customXml" ds:itemID="{885B531D-6854-4900-A3DA-FCEBCF0F9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5784B6-2F66-4FBD-B0E9-900636636D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Standard Funding Questions</vt:lpstr>
    </vt:vector>
  </TitlesOfParts>
  <Company>CMS</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Funding Questions</dc:title>
  <dc:subject/>
  <dc:creator>CMS</dc:creator>
  <cp:keywords/>
  <cp:lastModifiedBy>Richard Kimball</cp:lastModifiedBy>
  <cp:revision>6</cp:revision>
  <dcterms:created xsi:type="dcterms:W3CDTF">2021-11-18T14:05:00Z</dcterms:created>
  <dcterms:modified xsi:type="dcterms:W3CDTF">2021-11-18T14:50:00Z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0x0101000C11A5BC1D6FBC4F9C3FC202B0ABB03D</vt:lpwstr>
  </property>
</Properties>
</file>